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3CDFA" w14:textId="77777777" w:rsidR="00FE40CC" w:rsidRDefault="00FE40CC" w:rsidP="00FE40CC"/>
    <w:p w14:paraId="4FB64B86" w14:textId="7897E83F" w:rsidR="00F65870" w:rsidRDefault="00F65870" w:rsidP="00F65870">
      <w:r>
        <w:t xml:space="preserve">Conformément à ce qui est précisé à l’article 5.1 du RC, il est précisé aux soumissionnaires que l’ensemble des pièces techniques, graphiques et financières sont téléchargeables via le lien suivant : </w:t>
      </w:r>
    </w:p>
    <w:p w14:paraId="55F1DB1E" w14:textId="34D5FFC2" w:rsidR="00FE40CC" w:rsidRDefault="00F65870" w:rsidP="00F65870">
      <w:r>
        <w:fldChar w:fldCharType="begin"/>
      </w:r>
      <w:ins w:id="0" w:author="Chloe GUIGO" w:date="2025-07-21T10:01:00Z" w16du:dateUtc="2025-07-21T08:01:00Z">
        <w:r>
          <w:instrText>HYPERLINK "</w:instrText>
        </w:r>
      </w:ins>
      <w:r>
        <w:instrText>https://netexplorer.hautsdefrance.cci.fr/share/HQ3MYt6Z9VlL7MdH9yigGXeXAbPllR</w:instrText>
      </w:r>
      <w:ins w:id="1" w:author="Chloe GUIGO" w:date="2025-07-21T10:01:00Z" w16du:dateUtc="2025-07-21T08:01:00Z">
        <w:r>
          <w:instrText>"</w:instrText>
        </w:r>
      </w:ins>
      <w:r>
        <w:fldChar w:fldCharType="separate"/>
      </w:r>
      <w:r w:rsidRPr="0016660D">
        <w:rPr>
          <w:rStyle w:val="Lienhypertexte"/>
        </w:rPr>
        <w:t>https://netexplorer.hautsdefrance.cci.fr/share/HQ3MYt6Z9VlL7MdH9yigGXeXAbPllR</w:t>
      </w:r>
      <w:r>
        <w:fldChar w:fldCharType="end"/>
      </w:r>
      <w:r>
        <w:t xml:space="preserve"> </w:t>
      </w:r>
      <w:r>
        <w:t xml:space="preserve"> </w:t>
      </w:r>
    </w:p>
    <w:p w14:paraId="3A6FEBEF" w14:textId="77777777" w:rsidR="00FE40CC" w:rsidRDefault="00FE40CC" w:rsidP="00FE40CC"/>
    <w:p w14:paraId="659EE710" w14:textId="77777777" w:rsidR="00FE40CC" w:rsidRDefault="00FE40CC"/>
    <w:sectPr w:rsidR="00FE40CC" w:rsidSect="00FE40C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8C992" w14:textId="77777777" w:rsidR="00FE40CC" w:rsidRDefault="00FE40CC" w:rsidP="00FE40CC">
      <w:pPr>
        <w:spacing w:after="0" w:line="240" w:lineRule="auto"/>
      </w:pPr>
      <w:r>
        <w:separator/>
      </w:r>
    </w:p>
  </w:endnote>
  <w:endnote w:type="continuationSeparator" w:id="0">
    <w:p w14:paraId="3A63B51D" w14:textId="77777777" w:rsidR="00FE40CC" w:rsidRDefault="00FE40CC" w:rsidP="00FE4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5061B" w14:textId="77777777" w:rsidR="00FE40CC" w:rsidRDefault="00FE40CC" w:rsidP="00FE40CC">
      <w:pPr>
        <w:spacing w:after="0" w:line="240" w:lineRule="auto"/>
      </w:pPr>
      <w:r>
        <w:separator/>
      </w:r>
    </w:p>
  </w:footnote>
  <w:footnote w:type="continuationSeparator" w:id="0">
    <w:p w14:paraId="4C8C4699" w14:textId="77777777" w:rsidR="00FE40CC" w:rsidRDefault="00FE40CC" w:rsidP="00FE40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14509" w14:textId="14C25199" w:rsidR="00F65870" w:rsidRDefault="00F65870" w:rsidP="00883B8B">
    <w:pPr>
      <w:pStyle w:val="Pieddepage"/>
      <w:jc w:val="center"/>
      <w:rPr>
        <w:b/>
        <w:bCs/>
      </w:rPr>
    </w:pPr>
    <w:r w:rsidRPr="00F65870">
      <w:rPr>
        <w:b/>
        <w:bCs/>
      </w:rPr>
      <w:t xml:space="preserve">Marchés publics de travaux pour la construction d’un centre de formation AFPI et LAHO à Gravelines </w:t>
    </w:r>
  </w:p>
  <w:p w14:paraId="5D3F8788" w14:textId="77777777" w:rsidR="00F65870" w:rsidRDefault="00F65870" w:rsidP="00883B8B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74C66"/>
    <w:multiLevelType w:val="hybridMultilevel"/>
    <w:tmpl w:val="1AC69F30"/>
    <w:lvl w:ilvl="0" w:tplc="3982C1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7306FD"/>
    <w:multiLevelType w:val="hybridMultilevel"/>
    <w:tmpl w:val="F62CAEC6"/>
    <w:lvl w:ilvl="0" w:tplc="74B84FF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5906299">
    <w:abstractNumId w:val="1"/>
  </w:num>
  <w:num w:numId="2" w16cid:durableId="186732778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hloe GUIGO">
    <w15:presenceInfo w15:providerId="AD" w15:userId="S::c.guigo@hautsdefrance.cci.fr::2660d997-44bb-4d71-85d4-0d5654d1fca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0CC"/>
    <w:rsid w:val="004304FE"/>
    <w:rsid w:val="0078486F"/>
    <w:rsid w:val="00F65870"/>
    <w:rsid w:val="00FE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21E789"/>
  <w15:chartTrackingRefBased/>
  <w15:docId w15:val="{392822C9-3324-4494-9BFC-0558D59CC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40CC"/>
    <w:pPr>
      <w:spacing w:line="259" w:lineRule="auto"/>
    </w:pPr>
    <w:rPr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FE40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E40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E40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E40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E40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E40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E40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E40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E40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E40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FE40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E40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E40C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E40C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E40C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E40C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E40C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E40C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E40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E40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E40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E40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E40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E40C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E40C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E40C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E40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E40C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E40CC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FE4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40CC"/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FE4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E40CC"/>
    <w:rPr>
      <w:sz w:val="22"/>
      <w:szCs w:val="22"/>
    </w:rPr>
  </w:style>
  <w:style w:type="table" w:styleId="TableauGrille4-Accentuation1">
    <w:name w:val="Grid Table 4 Accent 1"/>
    <w:basedOn w:val="TableauNormal"/>
    <w:uiPriority w:val="49"/>
    <w:rsid w:val="00FE40CC"/>
    <w:pPr>
      <w:spacing w:after="0" w:line="240" w:lineRule="auto"/>
    </w:pPr>
    <w:rPr>
      <w:sz w:val="22"/>
      <w:szCs w:val="22"/>
    </w:r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  <w:insideV w:val="single" w:sz="4" w:space="0" w:color="45B0E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56082" w:themeColor="accent1"/>
          <w:left w:val="single" w:sz="4" w:space="0" w:color="156082" w:themeColor="accent1"/>
          <w:bottom w:val="single" w:sz="4" w:space="0" w:color="156082" w:themeColor="accent1"/>
          <w:right w:val="single" w:sz="4" w:space="0" w:color="156082" w:themeColor="accent1"/>
          <w:insideH w:val="nil"/>
          <w:insideV w:val="nil"/>
        </w:tcBorders>
        <w:shd w:val="clear" w:color="auto" w:fill="156082" w:themeFill="accent1"/>
      </w:tcPr>
    </w:tblStylePr>
    <w:tblStylePr w:type="lastRow">
      <w:rPr>
        <w:b/>
        <w:bCs/>
      </w:rPr>
      <w:tblPr/>
      <w:tcPr>
        <w:tcBorders>
          <w:top w:val="double" w:sz="4" w:space="0" w:color="15608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character" w:styleId="Lienhypertexte">
    <w:name w:val="Hyperlink"/>
    <w:basedOn w:val="Policepardfaut"/>
    <w:uiPriority w:val="99"/>
    <w:unhideWhenUsed/>
    <w:rsid w:val="00FE40CC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E40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CORMERAIS</dc:creator>
  <cp:keywords/>
  <dc:description/>
  <cp:lastModifiedBy>Chloe GUIGO</cp:lastModifiedBy>
  <cp:revision>2</cp:revision>
  <dcterms:created xsi:type="dcterms:W3CDTF">2025-05-05T09:20:00Z</dcterms:created>
  <dcterms:modified xsi:type="dcterms:W3CDTF">2025-07-21T08:01:00Z</dcterms:modified>
</cp:coreProperties>
</file>